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uto"/>
        <w:ind w:firstLine="630" w:firstLineChars="196"/>
        <w:jc w:val="left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湖南师范大学硕士研究生入学考试自命题考试大纲</w:t>
      </w:r>
    </w:p>
    <w:p>
      <w:pPr>
        <w:jc w:val="center"/>
        <w:rPr>
          <w:sz w:val="24"/>
          <w:szCs w:val="24"/>
        </w:rPr>
      </w:pPr>
      <w:r>
        <w:rPr>
          <w:rFonts w:hint="eastAsia"/>
          <w:sz w:val="28"/>
          <w:szCs w:val="28"/>
        </w:rPr>
        <w:t>考试科目代码：</w:t>
      </w:r>
      <w:r>
        <w:rPr>
          <w:rFonts w:hint="eastAsia"/>
          <w:color w:val="000000" w:themeColor="text1"/>
          <w:sz w:val="28"/>
          <w:szCs w:val="28"/>
        </w:rPr>
        <w:t>880</w:t>
      </w:r>
      <w:r>
        <w:rPr>
          <w:rFonts w:hint="eastAsia"/>
          <w:sz w:val="28"/>
          <w:szCs w:val="28"/>
        </w:rPr>
        <w:t xml:space="preserve">           考试科目名称：专业综合</w:t>
      </w:r>
    </w:p>
    <w:p>
      <w:pPr>
        <w:rPr>
          <w:sz w:val="24"/>
          <w:szCs w:val="24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一、考试形式与试卷结构</w:t>
      </w:r>
    </w:p>
    <w:p>
      <w:pPr>
        <w:ind w:firstLine="46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1.试卷分值及考试时间</w:t>
      </w:r>
    </w:p>
    <w:p>
      <w:pPr>
        <w:ind w:firstLine="46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本试卷满分为150分，考试时间为180分钟。</w:t>
      </w:r>
    </w:p>
    <w:p>
      <w:pPr>
        <w:ind w:firstLine="465"/>
        <w:rPr>
          <w:rFonts w:cstheme="minorHAnsi"/>
          <w:sz w:val="24"/>
          <w:szCs w:val="24"/>
        </w:rPr>
      </w:pPr>
    </w:p>
    <w:p>
      <w:pPr>
        <w:ind w:firstLine="46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2.答题方式</w:t>
      </w:r>
    </w:p>
    <w:p>
      <w:pPr>
        <w:ind w:firstLine="465"/>
        <w:rPr>
          <w:rFonts w:hint="eastAsia"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闭卷，笔试。</w:t>
      </w:r>
      <w:r>
        <w:rPr>
          <w:rFonts w:hint="eastAsia" w:cstheme="minorHAnsi"/>
          <w:sz w:val="24"/>
          <w:szCs w:val="24"/>
        </w:rPr>
        <w:t>英美文学和普通语言学部分用英语答题，翻译学（</w:t>
      </w:r>
      <w:r>
        <w:rPr>
          <w:rFonts w:hint="eastAsia" w:cstheme="minorHAnsi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除</w:t>
      </w:r>
      <w:r>
        <w:rPr>
          <w:rFonts w:hint="eastAsia" w:cstheme="minorHAnsi"/>
          <w:sz w:val="24"/>
          <w:szCs w:val="24"/>
        </w:rPr>
        <w:t>特殊要求）和中文写作用中文答题。</w:t>
      </w:r>
    </w:p>
    <w:p>
      <w:pPr>
        <w:ind w:firstLine="465"/>
        <w:rPr>
          <w:rFonts w:cstheme="minorHAnsi"/>
          <w:sz w:val="24"/>
          <w:szCs w:val="24"/>
        </w:rPr>
      </w:pPr>
    </w:p>
    <w:p>
      <w:pPr>
        <w:ind w:firstLine="46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3.试卷结构</w:t>
      </w:r>
    </w:p>
    <w:p>
      <w:pPr>
        <w:ind w:firstLine="46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第一部分：英美文学，40分</w:t>
      </w:r>
      <w:bookmarkStart w:id="0" w:name="_GoBack"/>
      <w:bookmarkEnd w:id="0"/>
    </w:p>
    <w:p>
      <w:pPr>
        <w:ind w:firstLine="46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1）英美文学基本知识：填空题，15个空，每空1分，共15分。</w:t>
      </w:r>
    </w:p>
    <w:p>
      <w:pPr>
        <w:ind w:firstLine="465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2）英美文学基本知识运用：分析</w:t>
      </w:r>
      <w:r>
        <w:rPr>
          <w:rFonts w:hint="eastAsia" w:cstheme="minorHAnsi"/>
          <w:sz w:val="24"/>
          <w:szCs w:val="24"/>
        </w:rPr>
        <w:t>论述</w:t>
      </w:r>
      <w:r>
        <w:rPr>
          <w:rFonts w:cstheme="minorHAnsi"/>
          <w:sz w:val="24"/>
          <w:szCs w:val="24"/>
        </w:rPr>
        <w:t>题，1道题（</w:t>
      </w:r>
      <w:r>
        <w:rPr>
          <w:rFonts w:hint="eastAsia" w:cstheme="minorHAnsi"/>
          <w:sz w:val="24"/>
          <w:szCs w:val="24"/>
        </w:rPr>
        <w:t>就一个</w:t>
      </w:r>
      <w:r>
        <w:rPr>
          <w:rFonts w:cstheme="minorHAnsi"/>
          <w:sz w:val="24"/>
          <w:szCs w:val="24"/>
        </w:rPr>
        <w:t>英美诗歌、戏剧或小说</w:t>
      </w:r>
      <w:r>
        <w:rPr>
          <w:rFonts w:hint="eastAsia" w:cstheme="minorHAnsi"/>
          <w:sz w:val="24"/>
          <w:szCs w:val="24"/>
        </w:rPr>
        <w:t>的</w:t>
      </w:r>
      <w:r>
        <w:rPr>
          <w:rFonts w:cstheme="minorHAnsi"/>
          <w:sz w:val="24"/>
          <w:szCs w:val="24"/>
        </w:rPr>
        <w:t>选段进行</w:t>
      </w:r>
      <w:r>
        <w:rPr>
          <w:rFonts w:hint="eastAsia" w:cstheme="minorHAnsi"/>
          <w:sz w:val="24"/>
          <w:szCs w:val="24"/>
        </w:rPr>
        <w:t>分析</w:t>
      </w:r>
      <w:r>
        <w:rPr>
          <w:rFonts w:cstheme="minorHAnsi"/>
          <w:sz w:val="24"/>
          <w:szCs w:val="24"/>
        </w:rPr>
        <w:t>论述），共25分。</w:t>
      </w:r>
    </w:p>
    <w:p>
      <w:pPr>
        <w:ind w:firstLine="465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第二部分：普通语言学，40分</w:t>
      </w:r>
    </w:p>
    <w:p>
      <w:pPr>
        <w:ind w:firstLine="420"/>
        <w:rPr>
          <w:rFonts w:cstheme="minorHAnsi"/>
          <w:sz w:val="24"/>
        </w:rPr>
      </w:pPr>
      <w:r>
        <w:rPr>
          <w:rFonts w:cstheme="minorHAnsi"/>
          <w:sz w:val="24"/>
        </w:rPr>
        <w:t>1</w:t>
      </w:r>
      <w:r>
        <w:rPr>
          <w:rFonts w:hAnsi="宋体" w:cstheme="minorHAnsi"/>
          <w:sz w:val="24"/>
        </w:rPr>
        <w:t>）普通语言学基本知识：简答题，</w:t>
      </w:r>
      <w:r>
        <w:rPr>
          <w:rFonts w:hint="eastAsia" w:cstheme="minorHAnsi"/>
          <w:sz w:val="24"/>
        </w:rPr>
        <w:t>4</w:t>
      </w:r>
      <w:r>
        <w:rPr>
          <w:rFonts w:hAnsi="宋体" w:cstheme="minorHAnsi"/>
          <w:sz w:val="24"/>
        </w:rPr>
        <w:t>道题，每题</w:t>
      </w:r>
      <w:r>
        <w:rPr>
          <w:rFonts w:hint="eastAsia" w:cstheme="minorHAnsi"/>
          <w:sz w:val="24"/>
        </w:rPr>
        <w:t>5</w:t>
      </w:r>
      <w:r>
        <w:rPr>
          <w:rFonts w:hAnsi="宋体" w:cstheme="minorHAnsi"/>
          <w:sz w:val="24"/>
        </w:rPr>
        <w:t>分，共</w:t>
      </w:r>
      <w:r>
        <w:rPr>
          <w:rFonts w:cstheme="minorHAnsi"/>
          <w:sz w:val="24"/>
        </w:rPr>
        <w:t>20</w:t>
      </w:r>
      <w:r>
        <w:rPr>
          <w:rFonts w:hAnsi="宋体" w:cstheme="minorHAnsi"/>
          <w:sz w:val="24"/>
        </w:rPr>
        <w:t>分。</w:t>
      </w:r>
    </w:p>
    <w:p>
      <w:pPr>
        <w:ind w:firstLine="420"/>
        <w:rPr>
          <w:rFonts w:hAnsi="宋体" w:cstheme="minorHAnsi"/>
          <w:sz w:val="24"/>
        </w:rPr>
      </w:pPr>
      <w:r>
        <w:rPr>
          <w:rFonts w:hint="eastAsia" w:hAnsi="宋体" w:cstheme="minorHAnsi"/>
          <w:sz w:val="24"/>
        </w:rPr>
        <w:t>2）</w:t>
      </w:r>
      <w:r>
        <w:rPr>
          <w:rFonts w:hAnsi="宋体" w:cstheme="minorHAnsi"/>
          <w:sz w:val="24"/>
        </w:rPr>
        <w:t>普通语言学基本知识运用</w:t>
      </w:r>
      <w:r>
        <w:rPr>
          <w:rFonts w:hint="eastAsia" w:hAnsi="宋体" w:cstheme="minorHAnsi"/>
          <w:sz w:val="24"/>
        </w:rPr>
        <w:t>：</w:t>
      </w:r>
      <w:r>
        <w:rPr>
          <w:rFonts w:hAnsi="宋体" w:cstheme="minorHAnsi"/>
          <w:sz w:val="24"/>
        </w:rPr>
        <w:t>分析论述题</w:t>
      </w:r>
      <w:r>
        <w:rPr>
          <w:rFonts w:hint="eastAsia" w:hAnsi="宋体" w:cstheme="minorHAnsi"/>
          <w:sz w:val="24"/>
        </w:rPr>
        <w:t>（</w:t>
      </w:r>
      <w:r>
        <w:rPr>
          <w:rFonts w:hint="eastAsia" w:hAnsi="宋体" w:cstheme="minorHAnsi"/>
          <w:color w:val="000000" w:themeColor="text1"/>
          <w:sz w:val="24"/>
        </w:rPr>
        <w:t>就给定的日常语言现象，</w:t>
      </w:r>
      <w:r>
        <w:rPr>
          <w:rFonts w:ascii="宋体" w:hAnsi="宋体"/>
          <w:kern w:val="0"/>
          <w:sz w:val="24"/>
        </w:rPr>
        <w:t>运用语言学</w:t>
      </w:r>
      <w:r>
        <w:rPr>
          <w:rFonts w:hint="eastAsia" w:ascii="宋体" w:hAnsi="宋体"/>
          <w:kern w:val="0"/>
          <w:sz w:val="24"/>
        </w:rPr>
        <w:t>的基础</w:t>
      </w:r>
      <w:r>
        <w:rPr>
          <w:rFonts w:ascii="宋体" w:hAnsi="宋体"/>
          <w:kern w:val="0"/>
          <w:sz w:val="24"/>
        </w:rPr>
        <w:t>知识</w:t>
      </w:r>
      <w:r>
        <w:rPr>
          <w:rFonts w:hint="eastAsia" w:ascii="宋体" w:hAnsi="宋体"/>
          <w:kern w:val="0"/>
          <w:sz w:val="24"/>
        </w:rPr>
        <w:t>、基本理论、观点和方法</w:t>
      </w:r>
      <w:r>
        <w:rPr>
          <w:rFonts w:ascii="宋体" w:hAnsi="宋体"/>
          <w:kern w:val="0"/>
          <w:sz w:val="24"/>
        </w:rPr>
        <w:t>来观察、总结、分析</w:t>
      </w:r>
      <w:r>
        <w:rPr>
          <w:rFonts w:hint="eastAsia" w:ascii="宋体" w:hAnsi="宋体"/>
          <w:kern w:val="0"/>
          <w:sz w:val="24"/>
        </w:rPr>
        <w:t>或</w:t>
      </w:r>
      <w:r>
        <w:rPr>
          <w:rFonts w:ascii="宋体" w:hAnsi="宋体"/>
          <w:kern w:val="0"/>
          <w:sz w:val="24"/>
        </w:rPr>
        <w:t>论述</w:t>
      </w:r>
      <w:r>
        <w:rPr>
          <w:rFonts w:hint="eastAsia" w:hAnsi="宋体" w:cstheme="minorHAnsi"/>
          <w:sz w:val="24"/>
        </w:rPr>
        <w:t>），</w:t>
      </w:r>
      <w:r>
        <w:rPr>
          <w:rFonts w:cstheme="minorHAnsi"/>
          <w:sz w:val="24"/>
        </w:rPr>
        <w:t>1</w:t>
      </w:r>
      <w:r>
        <w:rPr>
          <w:rFonts w:hAnsi="宋体" w:cstheme="minorHAnsi"/>
          <w:sz w:val="24"/>
        </w:rPr>
        <w:t>道题，共</w:t>
      </w:r>
      <w:r>
        <w:rPr>
          <w:rFonts w:cstheme="minorHAnsi"/>
          <w:sz w:val="24"/>
        </w:rPr>
        <w:t>20</w:t>
      </w:r>
      <w:r>
        <w:rPr>
          <w:rFonts w:hAnsi="宋体" w:cstheme="minorHAnsi"/>
          <w:sz w:val="24"/>
        </w:rPr>
        <w:t>分。</w:t>
      </w:r>
    </w:p>
    <w:p>
      <w:pPr>
        <w:ind w:firstLine="420"/>
        <w:rPr>
          <w:rFonts w:hAnsi="宋体" w:cstheme="minorHAnsi"/>
          <w:b/>
          <w:sz w:val="24"/>
        </w:rPr>
      </w:pPr>
      <w:r>
        <w:rPr>
          <w:rFonts w:hint="eastAsia" w:hAnsi="宋体" w:cstheme="minorHAnsi"/>
          <w:b/>
          <w:sz w:val="24"/>
        </w:rPr>
        <w:t>第三部分：翻译学，40分</w:t>
      </w:r>
    </w:p>
    <w:p>
      <w:pPr>
        <w:ind w:firstLine="420"/>
        <w:rPr>
          <w:rFonts w:cstheme="minorHAnsi"/>
          <w:sz w:val="24"/>
        </w:rPr>
      </w:pPr>
      <w:r>
        <w:rPr>
          <w:rFonts w:cstheme="minorHAnsi"/>
          <w:sz w:val="24"/>
        </w:rPr>
        <w:t>1）翻译学基本知识：简答题</w:t>
      </w:r>
      <w:r>
        <w:rPr>
          <w:rFonts w:hAnsi="宋体" w:cstheme="minorHAnsi"/>
          <w:sz w:val="24"/>
        </w:rPr>
        <w:t>，</w:t>
      </w:r>
      <w:r>
        <w:rPr>
          <w:rFonts w:cstheme="minorHAnsi"/>
          <w:sz w:val="24"/>
        </w:rPr>
        <w:t>4</w:t>
      </w:r>
      <w:r>
        <w:rPr>
          <w:rFonts w:hAnsi="宋体" w:cstheme="minorHAnsi"/>
          <w:sz w:val="24"/>
        </w:rPr>
        <w:t>道题，每题</w:t>
      </w:r>
      <w:r>
        <w:rPr>
          <w:rFonts w:cstheme="minorHAnsi"/>
          <w:sz w:val="24"/>
        </w:rPr>
        <w:t>5</w:t>
      </w:r>
      <w:r>
        <w:rPr>
          <w:rFonts w:hAnsi="宋体" w:cstheme="minorHAnsi"/>
          <w:sz w:val="24"/>
        </w:rPr>
        <w:t>分，共</w:t>
      </w:r>
      <w:r>
        <w:rPr>
          <w:rFonts w:cstheme="minorHAnsi"/>
          <w:sz w:val="24"/>
        </w:rPr>
        <w:t>20</w:t>
      </w:r>
      <w:r>
        <w:rPr>
          <w:rFonts w:hAnsi="宋体" w:cstheme="minorHAnsi"/>
          <w:sz w:val="24"/>
        </w:rPr>
        <w:t>分。</w:t>
      </w:r>
    </w:p>
    <w:p>
      <w:pPr>
        <w:ind w:firstLine="420"/>
        <w:rPr>
          <w:rFonts w:cstheme="minorHAnsi"/>
          <w:sz w:val="24"/>
        </w:rPr>
      </w:pPr>
      <w:r>
        <w:rPr>
          <w:rFonts w:cstheme="minorHAnsi"/>
          <w:sz w:val="24"/>
        </w:rPr>
        <w:t>2</w:t>
      </w:r>
      <w:r>
        <w:rPr>
          <w:rFonts w:hAnsi="宋体" w:cstheme="minorHAnsi"/>
          <w:sz w:val="24"/>
        </w:rPr>
        <w:t>）翻译学基本知识运用：分析</w:t>
      </w:r>
      <w:r>
        <w:rPr>
          <w:rFonts w:hint="eastAsia" w:hAnsi="宋体" w:cstheme="minorHAnsi"/>
          <w:sz w:val="24"/>
        </w:rPr>
        <w:t>论述</w:t>
      </w:r>
      <w:r>
        <w:rPr>
          <w:rFonts w:hAnsi="宋体" w:cstheme="minorHAnsi"/>
          <w:sz w:val="24"/>
        </w:rPr>
        <w:t>题，</w:t>
      </w:r>
      <w:r>
        <w:rPr>
          <w:rFonts w:cstheme="minorHAnsi"/>
          <w:sz w:val="24"/>
        </w:rPr>
        <w:t>1</w:t>
      </w:r>
      <w:r>
        <w:rPr>
          <w:rFonts w:hAnsi="宋体" w:cstheme="minorHAnsi"/>
          <w:sz w:val="24"/>
        </w:rPr>
        <w:t>道题（就一篇英语短文的几个汉译本进行对比分析</w:t>
      </w:r>
      <w:r>
        <w:rPr>
          <w:rFonts w:hint="eastAsia" w:hAnsi="宋体" w:cstheme="minorHAnsi"/>
          <w:sz w:val="24"/>
        </w:rPr>
        <w:t>，评述其优劣</w:t>
      </w:r>
      <w:r>
        <w:rPr>
          <w:rFonts w:hAnsi="宋体" w:cstheme="minorHAnsi"/>
          <w:sz w:val="24"/>
        </w:rPr>
        <w:t>），共</w:t>
      </w:r>
      <w:r>
        <w:rPr>
          <w:rFonts w:cstheme="minorHAnsi"/>
          <w:sz w:val="24"/>
        </w:rPr>
        <w:t>20</w:t>
      </w:r>
      <w:r>
        <w:rPr>
          <w:rFonts w:hAnsi="宋体" w:cstheme="minorHAnsi"/>
          <w:sz w:val="24"/>
        </w:rPr>
        <w:t>分。</w:t>
      </w:r>
    </w:p>
    <w:p>
      <w:pPr>
        <w:ind w:firstLine="420"/>
        <w:rPr>
          <w:rFonts w:cstheme="minorHAnsi"/>
          <w:b/>
          <w:sz w:val="24"/>
        </w:rPr>
      </w:pPr>
      <w:r>
        <w:rPr>
          <w:rFonts w:hint="eastAsia" w:cstheme="minorHAnsi"/>
          <w:b/>
          <w:sz w:val="24"/>
        </w:rPr>
        <w:t>第四部分：中文作文，1道题，共30分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二、考试内容与考试要求</w:t>
      </w:r>
    </w:p>
    <w:p>
      <w:pPr>
        <w:ind w:firstLine="46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1.考试内容：</w:t>
      </w:r>
    </w:p>
    <w:p>
      <w:pPr>
        <w:ind w:firstLine="472" w:firstLineChars="196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1）英美文学：</w:t>
      </w:r>
      <w:r>
        <w:rPr>
          <w:rFonts w:cstheme="minorHAnsi"/>
          <w:sz w:val="24"/>
          <w:szCs w:val="24"/>
        </w:rPr>
        <w:t>英美文学史</w:t>
      </w:r>
      <w:r>
        <w:rPr>
          <w:rFonts w:hAnsiTheme="minorEastAsia" w:cstheme="minorHAnsi"/>
          <w:sz w:val="24"/>
          <w:szCs w:val="24"/>
        </w:rPr>
        <w:t>发展脉络，主要文艺流派的基本主张、兴起背景及代表性作家，代表性作品的基本主题、创作特色与突出成就，常见文学术语。</w:t>
      </w:r>
    </w:p>
    <w:p>
      <w:pPr>
        <w:widowControl/>
        <w:ind w:firstLine="482" w:firstLineChars="200"/>
        <w:jc w:val="left"/>
        <w:rPr>
          <w:rFonts w:cstheme="minorHAnsi"/>
          <w:kern w:val="0"/>
          <w:sz w:val="24"/>
        </w:rPr>
      </w:pPr>
      <w:r>
        <w:rPr>
          <w:rFonts w:cstheme="minorHAnsi"/>
          <w:b/>
          <w:sz w:val="24"/>
          <w:szCs w:val="24"/>
        </w:rPr>
        <w:t>2</w:t>
      </w:r>
      <w:r>
        <w:rPr>
          <w:rFonts w:hAnsiTheme="minorEastAsia" w:cstheme="minorHAnsi"/>
          <w:b/>
          <w:sz w:val="24"/>
          <w:szCs w:val="24"/>
        </w:rPr>
        <w:t>）普通语言学：</w:t>
      </w:r>
      <w:r>
        <w:rPr>
          <w:rFonts w:hAnsi="宋体" w:cstheme="minorHAnsi"/>
          <w:kern w:val="0"/>
          <w:sz w:val="24"/>
        </w:rPr>
        <w:t>语言学概况，</w:t>
      </w:r>
      <w:r>
        <w:rPr>
          <w:rFonts w:hint="eastAsia" w:hAnsi="宋体" w:cstheme="minorHAnsi"/>
          <w:kern w:val="0"/>
          <w:sz w:val="24"/>
        </w:rPr>
        <w:t>包括</w:t>
      </w:r>
      <w:r>
        <w:rPr>
          <w:rFonts w:hAnsi="宋体" w:cstheme="minorHAnsi"/>
          <w:kern w:val="0"/>
          <w:sz w:val="24"/>
        </w:rPr>
        <w:t>语音学和音位学基础知识，形态学、句法学、语义学常识，语用学基本原理</w:t>
      </w:r>
      <w:r>
        <w:rPr>
          <w:rFonts w:hint="eastAsia" w:hAnsi="宋体" w:cstheme="minorHAnsi"/>
          <w:kern w:val="0"/>
          <w:sz w:val="24"/>
        </w:rPr>
        <w:t>；</w:t>
      </w:r>
      <w:r>
        <w:rPr>
          <w:rFonts w:hAnsi="宋体" w:cstheme="minorHAnsi"/>
          <w:kern w:val="0"/>
          <w:sz w:val="24"/>
        </w:rPr>
        <w:t>语言与认知，语言与社会文化，语言学与语言习得</w:t>
      </w:r>
      <w:r>
        <w:rPr>
          <w:rFonts w:hint="eastAsia" w:hAnsi="宋体" w:cstheme="minorHAnsi"/>
          <w:kern w:val="0"/>
          <w:sz w:val="24"/>
        </w:rPr>
        <w:t>；</w:t>
      </w:r>
      <w:r>
        <w:rPr>
          <w:rFonts w:hAnsi="宋体" w:cstheme="minorHAnsi"/>
          <w:sz w:val="24"/>
        </w:rPr>
        <w:t>现代语言学主要理论与流派</w:t>
      </w:r>
      <w:r>
        <w:rPr>
          <w:rFonts w:hAnsi="宋体" w:cstheme="minorHAnsi"/>
          <w:kern w:val="0"/>
          <w:sz w:val="24"/>
        </w:rPr>
        <w:t>。</w:t>
      </w:r>
    </w:p>
    <w:p>
      <w:pPr>
        <w:ind w:firstLine="472" w:firstLineChars="196"/>
        <w:rPr>
          <w:rFonts w:cstheme="minorHAnsi"/>
          <w:kern w:val="0"/>
          <w:sz w:val="24"/>
        </w:rPr>
      </w:pPr>
      <w:r>
        <w:rPr>
          <w:rFonts w:cstheme="minorHAnsi"/>
          <w:b/>
          <w:sz w:val="24"/>
          <w:szCs w:val="24"/>
        </w:rPr>
        <w:t>3</w:t>
      </w:r>
      <w:r>
        <w:rPr>
          <w:rFonts w:hAnsiTheme="minorEastAsia" w:cstheme="minorHAnsi"/>
          <w:b/>
          <w:sz w:val="24"/>
          <w:szCs w:val="24"/>
        </w:rPr>
        <w:t>）翻译学：</w:t>
      </w:r>
      <w:r>
        <w:rPr>
          <w:rFonts w:hAnsi="宋体" w:cstheme="minorHAnsi"/>
          <w:sz w:val="24"/>
        </w:rPr>
        <w:t>中西翻译简史（中西翻译实践的简要历史发展阶段及其主要特点、代表译家与主要翻译活动），</w:t>
      </w:r>
      <w:r>
        <w:rPr>
          <w:rFonts w:hAnsi="宋体" w:cstheme="minorHAnsi"/>
          <w:kern w:val="0"/>
          <w:sz w:val="24"/>
        </w:rPr>
        <w:t>中西译学基本术语（有关翻译技巧及翻译理论的常见术语），英汉语言文化对比，翻译批评（不同译文的对比分析与评价）。</w:t>
      </w:r>
    </w:p>
    <w:p>
      <w:pPr>
        <w:rPr>
          <w:rFonts w:asciiTheme="minorEastAsia" w:hAnsiTheme="minorEastAsia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</w:t>
      </w:r>
      <w:r>
        <w:rPr>
          <w:rFonts w:cstheme="minorHAnsi"/>
          <w:b/>
          <w:sz w:val="24"/>
          <w:szCs w:val="24"/>
        </w:rPr>
        <w:t xml:space="preserve"> 4</w:t>
      </w:r>
      <w:r>
        <w:rPr>
          <w:rFonts w:hAnsiTheme="minorEastAsia" w:cstheme="minorHAnsi"/>
          <w:b/>
          <w:sz w:val="24"/>
          <w:szCs w:val="24"/>
        </w:rPr>
        <w:t>）</w:t>
      </w:r>
      <w:r>
        <w:rPr>
          <w:rFonts w:hint="eastAsia" w:asciiTheme="minorEastAsia" w:hAnsiTheme="minorEastAsia"/>
          <w:b/>
          <w:sz w:val="24"/>
          <w:szCs w:val="24"/>
        </w:rPr>
        <w:t>中文作文：</w:t>
      </w:r>
      <w:r>
        <w:rPr>
          <w:rFonts w:hint="eastAsia" w:asciiTheme="minorEastAsia" w:hAnsiTheme="minorEastAsia"/>
          <w:sz w:val="24"/>
          <w:szCs w:val="24"/>
        </w:rPr>
        <w:t>结合所给材料，针对社会现实，或联系个人实际，写一篇800字左右的中文作文。</w:t>
      </w:r>
    </w:p>
    <w:p>
      <w:pPr>
        <w:ind w:firstLine="933" w:firstLineChars="389"/>
        <w:rPr>
          <w:rFonts w:asciiTheme="minorEastAsia" w:hAnsiTheme="minorEastAsia"/>
          <w:sz w:val="24"/>
          <w:szCs w:val="24"/>
        </w:rPr>
      </w:pPr>
    </w:p>
    <w:p>
      <w:pPr>
        <w:ind w:firstLine="465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2.考试要求：</w:t>
      </w:r>
    </w:p>
    <w:p>
      <w:pPr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1）掌握英美文学历史时期的划分、主要文艺流派的基本主张、常见的文学术语、代表性作家的基本创作思想、代表性作品的主题与特色，具备基本的文学鉴赏能力，能运用相关知识对文字较浅显的选段进行有逻辑的分析。</w:t>
      </w:r>
    </w:p>
    <w:p>
      <w:pPr>
        <w:widowControl/>
        <w:ind w:left="90" w:firstLine="330"/>
        <w:jc w:val="left"/>
        <w:rPr>
          <w:rFonts w:ascii="宋体" w:hAnsi="宋体"/>
          <w:kern w:val="0"/>
          <w:sz w:val="24"/>
        </w:rPr>
      </w:pPr>
      <w:r>
        <w:rPr>
          <w:rFonts w:hint="eastAsia"/>
          <w:sz w:val="24"/>
          <w:szCs w:val="24"/>
        </w:rPr>
        <w:t>2）</w:t>
      </w:r>
      <w:r>
        <w:rPr>
          <w:rFonts w:hint="eastAsia" w:ascii="宋体" w:hAnsi="宋体"/>
          <w:kern w:val="0"/>
          <w:sz w:val="24"/>
        </w:rPr>
        <w:t>比较系统地掌握</w:t>
      </w:r>
      <w:r>
        <w:rPr>
          <w:rFonts w:ascii="宋体" w:hAnsi="宋体"/>
          <w:kern w:val="0"/>
          <w:sz w:val="24"/>
        </w:rPr>
        <w:t>普通语言学的</w:t>
      </w:r>
      <w:r>
        <w:rPr>
          <w:rFonts w:hint="eastAsia" w:ascii="宋体" w:hAnsi="宋体"/>
          <w:kern w:val="0"/>
          <w:sz w:val="24"/>
        </w:rPr>
        <w:t>基础知识、</w:t>
      </w:r>
      <w:r>
        <w:rPr>
          <w:rFonts w:ascii="宋体" w:hAnsi="宋体"/>
          <w:kern w:val="0"/>
          <w:sz w:val="24"/>
        </w:rPr>
        <w:t>基本概念、</w:t>
      </w:r>
      <w:r>
        <w:rPr>
          <w:rFonts w:hint="eastAsia" w:ascii="宋体" w:hAnsi="宋体"/>
          <w:kern w:val="0"/>
          <w:sz w:val="24"/>
        </w:rPr>
        <w:t>基本</w:t>
      </w:r>
      <w:r>
        <w:rPr>
          <w:rFonts w:ascii="宋体" w:hAnsi="宋体"/>
          <w:kern w:val="0"/>
          <w:sz w:val="24"/>
        </w:rPr>
        <w:t>观点</w:t>
      </w:r>
      <w:r>
        <w:rPr>
          <w:rFonts w:hint="eastAsia" w:ascii="宋体" w:hAnsi="宋体"/>
          <w:kern w:val="0"/>
          <w:sz w:val="24"/>
        </w:rPr>
        <w:t>和主要研究方法，较熟练地</w:t>
      </w:r>
      <w:r>
        <w:rPr>
          <w:rFonts w:ascii="宋体" w:hAnsi="宋体"/>
          <w:kern w:val="0"/>
          <w:sz w:val="24"/>
        </w:rPr>
        <w:t>运用语言学</w:t>
      </w:r>
      <w:r>
        <w:rPr>
          <w:rFonts w:hint="eastAsia" w:ascii="宋体" w:hAnsi="宋体"/>
          <w:kern w:val="0"/>
          <w:sz w:val="24"/>
        </w:rPr>
        <w:t>知识和方法</w:t>
      </w:r>
      <w:r>
        <w:rPr>
          <w:rFonts w:ascii="宋体" w:hAnsi="宋体"/>
          <w:kern w:val="0"/>
          <w:sz w:val="24"/>
        </w:rPr>
        <w:t>来观察、总结、分析</w:t>
      </w:r>
      <w:r>
        <w:rPr>
          <w:rFonts w:hint="eastAsia" w:ascii="宋体" w:hAnsi="宋体"/>
          <w:kern w:val="0"/>
          <w:sz w:val="24"/>
        </w:rPr>
        <w:t>或</w:t>
      </w:r>
      <w:r>
        <w:rPr>
          <w:rFonts w:ascii="宋体" w:hAnsi="宋体"/>
          <w:kern w:val="0"/>
          <w:sz w:val="24"/>
        </w:rPr>
        <w:t>论述日常语言现象</w:t>
      </w:r>
      <w:r>
        <w:rPr>
          <w:rFonts w:hint="eastAsia" w:ascii="宋体" w:hAnsi="宋体"/>
          <w:kern w:val="0"/>
          <w:sz w:val="24"/>
        </w:rPr>
        <w:t>。</w:t>
      </w:r>
    </w:p>
    <w:p>
      <w:pPr>
        <w:widowControl/>
        <w:ind w:left="90" w:firstLine="330"/>
        <w:jc w:val="left"/>
        <w:rPr>
          <w:sz w:val="24"/>
          <w:szCs w:val="24"/>
        </w:rPr>
      </w:pPr>
      <w:r>
        <w:rPr>
          <w:rFonts w:cstheme="minorHAnsi"/>
          <w:kern w:val="0"/>
          <w:sz w:val="24"/>
        </w:rPr>
        <w:t>3</w:t>
      </w:r>
      <w:r>
        <w:rPr>
          <w:rFonts w:hAnsi="宋体" w:cstheme="minorHAnsi"/>
          <w:kern w:val="0"/>
          <w:sz w:val="24"/>
        </w:rPr>
        <w:t>）</w:t>
      </w:r>
      <w:r>
        <w:rPr>
          <w:rFonts w:hint="eastAsia"/>
          <w:sz w:val="24"/>
          <w:szCs w:val="24"/>
        </w:rPr>
        <w:t>理解中西翻译实践史的基本发展脉络，掌握中西翻译学的基本术语，理解英汉语言文化的主要特征及差异，能在英汉互译中灵活地运用相关知识，并能运用恰当的批评标准或模式对译文进行分析和评价。</w:t>
      </w:r>
    </w:p>
    <w:p>
      <w:pPr>
        <w:widowControl/>
        <w:ind w:left="90" w:firstLine="33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4）中文作文要求：立意新颖，中心突出，内容充实，观点明确或情感真实，逻辑严密，结构清晰，语言流畅，字迹工整。</w:t>
      </w:r>
    </w:p>
    <w:p>
      <w:pPr>
        <w:ind w:left="479" w:leftChars="228"/>
        <w:rPr>
          <w:sz w:val="24"/>
          <w:szCs w:val="24"/>
        </w:rPr>
      </w:pP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三、参考书目</w:t>
      </w:r>
    </w:p>
    <w:p>
      <w:pPr>
        <w:ind w:firstLine="465"/>
        <w:rPr>
          <w:rFonts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w:t>刘炳善，《英国文学简史》（新增订本），河南人民出版社，</w:t>
      </w:r>
      <w:r>
        <w:rPr>
          <w:rFonts w:ascii="Times New Roman" w:hAnsi="Times New Roman" w:cs="Times New Roman"/>
          <w:sz w:val="24"/>
          <w:szCs w:val="24"/>
        </w:rPr>
        <w:t>2007</w:t>
      </w:r>
      <w:r>
        <w:rPr>
          <w:rFonts w:hint="eastAsia" w:ascii="Times New Roman" w:hAnsi="Times New Roman" w:cs="Times New Roman"/>
          <w:sz w:val="24"/>
          <w:szCs w:val="24"/>
        </w:rPr>
        <w:t>年。</w:t>
      </w:r>
    </w:p>
    <w:p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童明，《美国文学史》（增订版），外语教学与研究出版社，</w:t>
      </w:r>
      <w:r>
        <w:rPr>
          <w:rFonts w:ascii="Times New Roman" w:hAnsi="Times New Roman" w:cs="Times New Roman"/>
          <w:sz w:val="24"/>
          <w:szCs w:val="24"/>
        </w:rPr>
        <w:t>2008</w:t>
      </w:r>
      <w:r>
        <w:rPr>
          <w:rFonts w:hint="eastAsia" w:ascii="Times New Roman" w:hAnsi="Times New Roman" w:cs="Times New Roman"/>
          <w:sz w:val="24"/>
          <w:szCs w:val="24"/>
        </w:rPr>
        <w:t>年。</w:t>
      </w:r>
    </w:p>
    <w:p>
      <w:pPr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戴炜栋</w:t>
      </w:r>
      <w:r>
        <w:rPr>
          <w:rFonts w:hint="eastAsia"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主编</w:t>
      </w:r>
      <w:r>
        <w:rPr>
          <w:rFonts w:hint="eastAsia"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，《新编简明英语语言学教程》</w:t>
      </w:r>
      <w:r>
        <w:rPr>
          <w:rFonts w:hint="eastAsia" w:ascii="Times New Roman" w:hAnsi="Times New Roman" w:cs="Times New Roman"/>
          <w:sz w:val="24"/>
        </w:rPr>
        <w:t>（第</w:t>
      </w: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="Times New Roman" w:hAnsi="Times New Roman" w:cs="Times New Roman"/>
          <w:sz w:val="24"/>
        </w:rPr>
        <w:t>版）</w:t>
      </w:r>
      <w:r>
        <w:rPr>
          <w:rFonts w:ascii="Times New Roman" w:hAnsi="Times New Roman" w:cs="Times New Roman"/>
          <w:sz w:val="24"/>
        </w:rPr>
        <w:t>，上海外语教育出版社，2010年。</w:t>
      </w:r>
    </w:p>
    <w:p>
      <w:pPr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Fromkin, Victoria, Robert Rodman &amp; Nina Hyams. </w:t>
      </w:r>
      <w:r>
        <w:rPr>
          <w:rFonts w:ascii="Times New Roman" w:hAnsi="Times New Roman" w:cs="Times New Roman"/>
          <w:i/>
          <w:sz w:val="24"/>
        </w:rPr>
        <w:t>An Introduction to Language</w:t>
      </w:r>
      <w:r>
        <w:rPr>
          <w:rFonts w:ascii="Times New Roman" w:hAnsi="Times New Roman" w:cs="Times New Roman"/>
          <w:sz w:val="24"/>
        </w:rPr>
        <w:t xml:space="preserve"> (7</w:t>
      </w:r>
      <w:r>
        <w:rPr>
          <w:rFonts w:ascii="Times New Roman" w:hAnsi="Times New Roman" w:cs="Times New Roman"/>
          <w:sz w:val="24"/>
          <w:vertAlign w:val="superscript"/>
        </w:rPr>
        <w:t>th</w:t>
      </w:r>
      <w:r>
        <w:rPr>
          <w:rFonts w:ascii="Times New Roman" w:hAnsi="Times New Roman" w:cs="Times New Roman"/>
          <w:sz w:val="24"/>
        </w:rPr>
        <w:t xml:space="preserve"> ed)</w:t>
      </w:r>
      <w:r>
        <w:rPr>
          <w:rFonts w:ascii="Times New Roman" w:hAnsi="Times New Roman" w:cs="Times New Roman"/>
          <w:sz w:val="24"/>
          <w:rPrChange w:id="0" w:author=" " w:date="2019-09-05T08:19:00Z">
            <w:rPr>
              <w:rFonts w:ascii="Times New Roman" w:hAnsi="宋体" w:cs="Times New Roman"/>
              <w:sz w:val="24"/>
            </w:rPr>
          </w:rPrChange>
        </w:rPr>
        <w:t>（《语言导论》）</w:t>
      </w:r>
      <w:ins w:id="1" w:author=" " w:date="2019-09-05T08:19:00Z">
        <w:r>
          <w:rPr>
            <w:rFonts w:hint="eastAsia" w:ascii="Times New Roman" w:hAnsi="Times New Roman" w:cs="Times New Roman"/>
            <w:sz w:val="24"/>
          </w:rPr>
          <w:t>，</w:t>
        </w:r>
      </w:ins>
      <w:r>
        <w:rPr>
          <w:rFonts w:ascii="Times New Roman" w:hAnsi="Times New Roman" w:cs="Times New Roman"/>
          <w:sz w:val="24"/>
          <w:rPrChange w:id="2" w:author=" " w:date="2019-09-05T08:19:00Z">
            <w:rPr>
              <w:rFonts w:ascii="Times New Roman" w:hAnsi="宋体" w:cs="Times New Roman"/>
              <w:sz w:val="24"/>
            </w:rPr>
          </w:rPrChange>
        </w:rPr>
        <w:t>北京大学出版社，</w:t>
      </w:r>
      <w:r>
        <w:rPr>
          <w:rFonts w:ascii="Times New Roman" w:hAnsi="Times New Roman" w:cs="Times New Roman"/>
          <w:sz w:val="24"/>
        </w:rPr>
        <w:t>2004年。</w:t>
      </w:r>
    </w:p>
    <w:p>
      <w:pPr>
        <w:ind w:firstLine="480" w:firstLine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方梦之（主编），《中国译学大辞典》，上海外语教育出版社，</w:t>
      </w:r>
      <w:r>
        <w:rPr>
          <w:rFonts w:ascii="Times New Roman" w:hAnsi="Times New Roman" w:cs="Times New Roman"/>
          <w:sz w:val="24"/>
        </w:rPr>
        <w:t>2011</w:t>
      </w:r>
      <w:r>
        <w:rPr>
          <w:rFonts w:hint="eastAsia" w:ascii="Times New Roman" w:hAnsi="Times New Roman" w:cs="Times New Roman"/>
          <w:sz w:val="24"/>
        </w:rPr>
        <w:t>年。</w:t>
      </w:r>
    </w:p>
    <w:p>
      <w:pPr>
        <w:ind w:left="420" w:leftChars="2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彭长江（主编），《英汉</w:t>
      </w:r>
      <w:r>
        <w:rPr>
          <w:rFonts w:ascii="Times New Roman" w:hAnsi="Times New Roman" w:cs="Times New Roman"/>
          <w:sz w:val="24"/>
        </w:rPr>
        <w:t>-</w:t>
      </w:r>
      <w:r>
        <w:rPr>
          <w:rFonts w:hint="eastAsia" w:ascii="Times New Roman" w:hAnsi="Times New Roman" w:cs="Times New Roman"/>
          <w:sz w:val="24"/>
        </w:rPr>
        <w:t>汉英翻译教程》，湖南师范大学出版社，</w:t>
      </w:r>
      <w:r>
        <w:rPr>
          <w:rFonts w:ascii="Times New Roman" w:hAnsi="Times New Roman" w:cs="Times New Roman"/>
          <w:sz w:val="24"/>
        </w:rPr>
        <w:t>2017</w:t>
      </w:r>
      <w:r>
        <w:rPr>
          <w:rFonts w:hint="eastAsia" w:ascii="Times New Roman" w:hAnsi="Times New Roman" w:cs="Times New Roman"/>
          <w:sz w:val="24"/>
        </w:rPr>
        <w:t>年。</w:t>
      </w:r>
    </w:p>
    <w:p>
      <w:pPr>
        <w:ind w:firstLine="420" w:firstLineChars="17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Shuttleworth, Mark &amp; Moira</w:t>
      </w:r>
      <w:ins w:id="3" w:author=" " w:date="2019-09-05T08:18:00Z">
        <w:r>
          <w:rPr>
            <w:rFonts w:ascii="Times New Roman" w:hAnsi="Times New Roman" w:cs="Times New Roman"/>
            <w:sz w:val="24"/>
          </w:rPr>
          <w:t xml:space="preserve"> Cowie</w:t>
        </w:r>
      </w:ins>
      <w:r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i/>
          <w:sz w:val="24"/>
        </w:rPr>
        <w:t>Dictionary of Translation Studies</w:t>
      </w:r>
      <w:r>
        <w:rPr>
          <w:rFonts w:hint="eastAsia" w:ascii="Times New Roman" w:hAnsi="Times New Roman" w:cs="Times New Roman"/>
          <w:sz w:val="24"/>
        </w:rPr>
        <w:t>，上海外语教育出版社，</w:t>
      </w:r>
      <w:r>
        <w:rPr>
          <w:rFonts w:ascii="Times New Roman" w:hAnsi="Times New Roman" w:cs="Times New Roman"/>
          <w:sz w:val="24"/>
        </w:rPr>
        <w:t>2004</w:t>
      </w:r>
      <w:r>
        <w:rPr>
          <w:rFonts w:hint="eastAsia" w:ascii="Times New Roman" w:hAnsi="Times New Roman" w:cs="Times New Roman"/>
          <w:sz w:val="24"/>
        </w:rPr>
        <w:t>年。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 ">
    <w15:presenceInfo w15:providerId="Windows Live" w15:userId="30ecfb5f75da18e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73B4"/>
    <w:rsid w:val="00014410"/>
    <w:rsid w:val="00025187"/>
    <w:rsid w:val="000E2CB3"/>
    <w:rsid w:val="00227826"/>
    <w:rsid w:val="00233702"/>
    <w:rsid w:val="003278C7"/>
    <w:rsid w:val="00345DCC"/>
    <w:rsid w:val="00396364"/>
    <w:rsid w:val="00457BBE"/>
    <w:rsid w:val="004867FF"/>
    <w:rsid w:val="00504DA1"/>
    <w:rsid w:val="00521591"/>
    <w:rsid w:val="005613D3"/>
    <w:rsid w:val="00585B6B"/>
    <w:rsid w:val="005A43B0"/>
    <w:rsid w:val="005D73B4"/>
    <w:rsid w:val="006316EE"/>
    <w:rsid w:val="0076533B"/>
    <w:rsid w:val="00790111"/>
    <w:rsid w:val="00863C8B"/>
    <w:rsid w:val="00865586"/>
    <w:rsid w:val="00956466"/>
    <w:rsid w:val="00957A0C"/>
    <w:rsid w:val="009B6CFC"/>
    <w:rsid w:val="009F2569"/>
    <w:rsid w:val="00A014F9"/>
    <w:rsid w:val="00A0683A"/>
    <w:rsid w:val="00A330C7"/>
    <w:rsid w:val="00A33BAF"/>
    <w:rsid w:val="00A92655"/>
    <w:rsid w:val="00A97142"/>
    <w:rsid w:val="00AA4C64"/>
    <w:rsid w:val="00AF4BE5"/>
    <w:rsid w:val="00CE140C"/>
    <w:rsid w:val="00DB7621"/>
    <w:rsid w:val="00DF48F3"/>
    <w:rsid w:val="00E6297D"/>
    <w:rsid w:val="00EE18E2"/>
    <w:rsid w:val="00EF3528"/>
    <w:rsid w:val="00F27BB8"/>
    <w:rsid w:val="00F54553"/>
    <w:rsid w:val="00F66F53"/>
    <w:rsid w:val="00FD3CA4"/>
    <w:rsid w:val="0153620E"/>
    <w:rsid w:val="07585D97"/>
    <w:rsid w:val="311F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238</Words>
  <Characters>1363</Characters>
  <Lines>11</Lines>
  <Paragraphs>3</Paragraphs>
  <TotalTime>171</TotalTime>
  <ScaleCrop>false</ScaleCrop>
  <LinksUpToDate>false</LinksUpToDate>
  <CharactersWithSpaces>1598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2018-07-06T07:38:00Z</dcterms:created>
  <dc:creator>Microsoft</dc:creator>
  <cp:lastModifiedBy>AAA</cp:lastModifiedBy>
  <dcterms:modified xsi:type="dcterms:W3CDTF">2019-09-25T00:28:54Z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